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04EB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5AB9B620" w14:textId="77777777" w:rsidR="000706BB" w:rsidRPr="0071262F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 w:rsidRPr="0071262F">
        <w:rPr>
          <w:rFonts w:asciiTheme="minorHAnsi" w:hAnsiTheme="minorHAnsi" w:cstheme="minorHAnsi"/>
          <w:b/>
          <w:szCs w:val="24"/>
        </w:rPr>
        <w:t xml:space="preserve">Systém kvalifikace </w:t>
      </w:r>
      <w:r w:rsidR="008B7B4C" w:rsidRPr="0071262F">
        <w:rPr>
          <w:rFonts w:asciiTheme="minorHAnsi" w:hAnsiTheme="minorHAnsi" w:cstheme="minorHAnsi"/>
          <w:b/>
          <w:szCs w:val="24"/>
        </w:rPr>
        <w:t>–</w:t>
      </w:r>
      <w:r w:rsidRPr="0071262F">
        <w:rPr>
          <w:rFonts w:asciiTheme="minorHAnsi" w:hAnsiTheme="minorHAnsi" w:cstheme="minorHAnsi"/>
          <w:b/>
          <w:szCs w:val="24"/>
        </w:rPr>
        <w:t xml:space="preserve"> </w:t>
      </w:r>
      <w:r w:rsidR="00D42A4D">
        <w:rPr>
          <w:rFonts w:asciiTheme="minorHAnsi" w:hAnsiTheme="minorHAnsi" w:cstheme="minorHAnsi"/>
          <w:b/>
          <w:bCs/>
          <w:snapToGrid w:val="0"/>
          <w:szCs w:val="24"/>
        </w:rPr>
        <w:t>Kombinovaná zemní lana</w:t>
      </w:r>
    </w:p>
    <w:p w14:paraId="218CC112" w14:textId="77777777" w:rsidR="005F5159" w:rsidRPr="0071262F" w:rsidRDefault="005F5159">
      <w:pPr>
        <w:rPr>
          <w:rFonts w:asciiTheme="minorHAnsi" w:hAnsiTheme="minorHAnsi" w:cstheme="minorHAnsi"/>
          <w:sz w:val="20"/>
        </w:rPr>
      </w:pPr>
    </w:p>
    <w:p w14:paraId="2FD7820B" w14:textId="77777777"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71262F" w14:paraId="5151F12A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4A3CE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2CFE70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29D80B" w14:textId="0C6FFEA4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č. strany </w:t>
            </w:r>
            <w:ins w:id="0" w:author="Vavřinová, Olga" w:date="2021-09-21T11:45:00Z">
              <w:r w:rsidR="00654825">
                <w:rPr>
                  <w:rFonts w:asciiTheme="minorHAnsi" w:hAnsiTheme="minorHAnsi" w:cstheme="minorHAnsi"/>
                  <w:b/>
                  <w:sz w:val="20"/>
                </w:rPr>
                <w:t xml:space="preserve">                 </w:t>
              </w:r>
            </w:ins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v </w:t>
            </w:r>
            <w:r w:rsidR="0011070D" w:rsidRPr="0071262F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B510E9" w14:paraId="26CBDEA5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DC9EC" w14:textId="77777777" w:rsidR="00787FB6" w:rsidRPr="0071262F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35851A0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E4060BC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5D72053E" w14:textId="77777777" w:rsidTr="00B510E9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92B51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46FB84A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CFDBE14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61C1474D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3FFEA6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419326D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5B0267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1DCB4964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93029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D1970E7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0D5038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5CEE3474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B3B07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1A429C7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1E36D8B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787FB6" w:rsidRPr="00B510E9" w14:paraId="001B071B" w14:textId="77777777" w:rsidTr="00B510E9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5F2C02" w14:textId="77777777" w:rsidR="00787FB6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1" w:name="_Hlk20138238"/>
            <w:r w:rsidRPr="0071262F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71262F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1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13280D10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0289EB78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622746C9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EC463E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D42A4D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D42A4D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D42A4D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2E4F822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3B41B0C5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D00F20" w:rsidRPr="00B510E9" w14:paraId="7A1E3B2B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D38954" w14:textId="77777777" w:rsidR="00D00F20" w:rsidRPr="0071262F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29481C1B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4E6B0150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</w:tbl>
    <w:p w14:paraId="74D0CA0B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08E3F7B8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E15C8" w14:textId="77777777" w:rsidR="002E7303" w:rsidRDefault="002E7303">
      <w:r>
        <w:separator/>
      </w:r>
    </w:p>
  </w:endnote>
  <w:endnote w:type="continuationSeparator" w:id="0">
    <w:p w14:paraId="6CFDE729" w14:textId="77777777" w:rsidR="002E7303" w:rsidRDefault="002E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ECACA" w14:textId="77777777" w:rsidR="00541526" w:rsidRDefault="00361277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3CF65FE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52C912EE" w14:textId="77777777" w:rsidR="00541526" w:rsidRDefault="002E7303"/>
  <w:p w14:paraId="06E80649" w14:textId="77777777" w:rsidR="00541526" w:rsidRDefault="002E7303"/>
  <w:p w14:paraId="0E45DF7C" w14:textId="77777777" w:rsidR="00541526" w:rsidRDefault="002E73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5EC98" w14:textId="77777777" w:rsidR="002E7303" w:rsidRDefault="002E7303">
      <w:r>
        <w:separator/>
      </w:r>
    </w:p>
  </w:footnote>
  <w:footnote w:type="continuationSeparator" w:id="0">
    <w:p w14:paraId="6361A0FD" w14:textId="77777777" w:rsidR="002E7303" w:rsidRDefault="002E7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32568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046EF215" w14:textId="77777777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E40B73">
      <w:rPr>
        <w:rFonts w:asciiTheme="minorHAnsi" w:hAnsiTheme="minorHAnsi" w:cstheme="minorHAnsi"/>
        <w:sz w:val="22"/>
        <w:szCs w:val="22"/>
      </w:rPr>
      <w:t>8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avřinová, Olga">
    <w15:presenceInfo w15:providerId="AD" w15:userId="S::O4801@eon.com::5bcd6af7-3006-4439-a9b6-f210f0c8b5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63A4C"/>
    <w:rsid w:val="00290489"/>
    <w:rsid w:val="00292350"/>
    <w:rsid w:val="0029525C"/>
    <w:rsid w:val="002E7303"/>
    <w:rsid w:val="00360F1B"/>
    <w:rsid w:val="00361277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490F"/>
    <w:rsid w:val="0057527D"/>
    <w:rsid w:val="00595CB0"/>
    <w:rsid w:val="005A083E"/>
    <w:rsid w:val="005E1DF5"/>
    <w:rsid w:val="005F5159"/>
    <w:rsid w:val="00600FC5"/>
    <w:rsid w:val="00654825"/>
    <w:rsid w:val="006B15D4"/>
    <w:rsid w:val="006B3701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47720"/>
    <w:rsid w:val="00B510E9"/>
    <w:rsid w:val="00B571D6"/>
    <w:rsid w:val="00B6590C"/>
    <w:rsid w:val="00BC05DF"/>
    <w:rsid w:val="00BF2BB3"/>
    <w:rsid w:val="00BF7088"/>
    <w:rsid w:val="00C04CAA"/>
    <w:rsid w:val="00C8295A"/>
    <w:rsid w:val="00C84A9B"/>
    <w:rsid w:val="00CB2673"/>
    <w:rsid w:val="00D00F20"/>
    <w:rsid w:val="00D42A4D"/>
    <w:rsid w:val="00D644C0"/>
    <w:rsid w:val="00DA696B"/>
    <w:rsid w:val="00DC5706"/>
    <w:rsid w:val="00DF2CBD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DAE7C"/>
  <w15:docId w15:val="{CCA98183-649B-4160-9AC5-32CEDD1E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F143-5975-431D-97DE-DDB2B8A1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Vavřinová, Olga</cp:lastModifiedBy>
  <cp:revision>2</cp:revision>
  <dcterms:created xsi:type="dcterms:W3CDTF">2021-09-21T09:46:00Z</dcterms:created>
  <dcterms:modified xsi:type="dcterms:W3CDTF">2021-09-21T09:46:00Z</dcterms:modified>
</cp:coreProperties>
</file>